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color="auto" w:sz="4" w:space="0"/>
          <w:left w:val="single" w:color="auto" w:sz="4" w:space="0"/>
          <w:bottom w:val="single" w:color="auto" w:sz="4" w:space="0"/>
          <w:right w:val="single" w:color="auto" w:sz="4" w:space="0"/>
        </w:tblBorders>
        <w:tblLayout w:type="fixed"/>
        <w:tblLook w:val="04A0" w:firstRow="1" w:lastRow="0" w:firstColumn="1" w:lastColumn="0" w:noHBand="0" w:noVBand="1"/>
      </w:tblPr>
      <w:tblGrid>
        <w:gridCol w:w="2228"/>
        <w:gridCol w:w="2544"/>
        <w:gridCol w:w="2430"/>
        <w:gridCol w:w="2032"/>
      </w:tblGrid>
      <w:tr w:rsidRPr="00611659" w:rsidR="00FE7569" w:rsidTr="26B91D8D" w14:paraId="04447CF3" w14:textId="77777777">
        <w:tc>
          <w:tcPr>
            <w:tcW w:w="9234" w:type="dxa"/>
            <w:gridSpan w:val="4"/>
            <w:tcMar>
              <w:top w:w="113" w:type="dxa"/>
            </w:tcMar>
          </w:tcPr>
          <w:p w:rsidRPr="00047508" w:rsidR="00FE7569" w:rsidRDefault="00FE7569" w14:paraId="1BD6388F" w14:textId="77777777">
            <w:pPr>
              <w:rPr>
                <w:rFonts w:ascii="Arial" w:hAnsi="Arial" w:cs="Arial"/>
                <w:b/>
                <w:bCs/>
                <w:sz w:val="20"/>
                <w:szCs w:val="20"/>
              </w:rPr>
            </w:pPr>
            <w:r w:rsidRPr="00047508">
              <w:rPr>
                <w:rFonts w:ascii="Arial" w:hAnsi="Arial" w:cs="Arial"/>
                <w:b/>
                <w:bCs/>
                <w:sz w:val="20"/>
                <w:szCs w:val="20"/>
              </w:rPr>
              <w:t>Safety Culture Ladder NEN</w:t>
            </w:r>
          </w:p>
        </w:tc>
      </w:tr>
      <w:tr w:rsidRPr="00611659" w:rsidR="00FE7569" w:rsidTr="26B91D8D" w14:paraId="19C8B385" w14:textId="77777777">
        <w:tc>
          <w:tcPr>
            <w:tcW w:w="2235" w:type="dxa"/>
            <w:tcMar>
              <w:top w:w="113" w:type="dxa"/>
            </w:tcMar>
          </w:tcPr>
          <w:p w:rsidRPr="00047508" w:rsidR="00FE7569" w:rsidRDefault="00FE7569" w14:paraId="527A3631" w14:textId="77777777">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rsidRPr="00047508" w:rsidR="00FE7569" w:rsidRDefault="00FE7569" w14:paraId="357DCD51" w14:textId="2FF19EDA">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w:t>
            </w:r>
            <w:r w:rsidR="008F5F27">
              <w:rPr>
                <w:rFonts w:ascii="Arial" w:hAnsi="Arial" w:cs="Arial"/>
                <w:sz w:val="20"/>
                <w:szCs w:val="20"/>
              </w:rPr>
              <w:t>xx</w:t>
            </w:r>
          </w:p>
        </w:tc>
        <w:tc>
          <w:tcPr>
            <w:tcW w:w="2409" w:type="dxa"/>
            <w:tcMar>
              <w:top w:w="113" w:type="dxa"/>
            </w:tcMar>
          </w:tcPr>
          <w:p w:rsidRPr="00047508" w:rsidR="00FE7569" w:rsidRDefault="00FE7569" w14:paraId="363A7C43" w14:textId="77777777">
            <w:pPr>
              <w:rPr>
                <w:rFonts w:ascii="Arial" w:hAnsi="Arial" w:cs="Arial"/>
                <w:sz w:val="20"/>
                <w:szCs w:val="20"/>
              </w:rPr>
            </w:pPr>
          </w:p>
        </w:tc>
        <w:tc>
          <w:tcPr>
            <w:tcW w:w="2038" w:type="dxa"/>
            <w:tcMar>
              <w:top w:w="113" w:type="dxa"/>
            </w:tcMar>
          </w:tcPr>
          <w:p w:rsidRPr="00047508" w:rsidR="00FE7569" w:rsidRDefault="00FE7569" w14:paraId="7CBDD607" w14:textId="77777777">
            <w:pPr>
              <w:rPr>
                <w:rFonts w:ascii="Arial" w:hAnsi="Arial" w:cs="Arial"/>
                <w:sz w:val="20"/>
                <w:szCs w:val="20"/>
              </w:rPr>
            </w:pPr>
          </w:p>
        </w:tc>
      </w:tr>
      <w:tr w:rsidRPr="00611659" w:rsidR="00FE7569" w:rsidTr="26B91D8D" w14:paraId="34C8B45D" w14:textId="77777777">
        <w:tc>
          <w:tcPr>
            <w:tcW w:w="2235" w:type="dxa"/>
            <w:tcMar>
              <w:top w:w="113" w:type="dxa"/>
            </w:tcMar>
          </w:tcPr>
          <w:p w:rsidRPr="00047508" w:rsidR="00FE7569" w:rsidRDefault="00FE7569" w14:paraId="439BBB3A" w14:textId="77777777">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rsidRPr="00047508" w:rsidR="00FE7569" w:rsidRDefault="008F5F27" w14:paraId="486A659B" w14:textId="46EE62AE">
            <w:pPr>
              <w:rPr>
                <w:rFonts w:ascii="Arial" w:hAnsi="Arial" w:cs="Arial"/>
                <w:sz w:val="20"/>
                <w:szCs w:val="20"/>
              </w:rPr>
            </w:pPr>
            <w:r w:rsidRPr="26B91D8D" w:rsidR="2D5E22FA">
              <w:rPr>
                <w:rFonts w:ascii="Arial" w:hAnsi="Arial" w:cs="Arial"/>
                <w:sz w:val="20"/>
                <w:szCs w:val="20"/>
              </w:rPr>
              <w:t>Concept besluit ‘</w:t>
            </w:r>
            <w:r w:rsidRPr="26B91D8D" w:rsidR="008F5F27">
              <w:rPr>
                <w:rFonts w:ascii="Arial" w:hAnsi="Arial" w:cs="Arial"/>
                <w:sz w:val="20"/>
                <w:szCs w:val="20"/>
              </w:rPr>
              <w:t xml:space="preserve">Interpretatie weging </w:t>
            </w:r>
            <w:r w:rsidRPr="26B91D8D" w:rsidR="008F5F27">
              <w:rPr>
                <w:rFonts w:ascii="Arial" w:hAnsi="Arial" w:cs="Arial"/>
                <w:sz w:val="20"/>
                <w:szCs w:val="20"/>
              </w:rPr>
              <w:t>subthema’s</w:t>
            </w:r>
            <w:r w:rsidRPr="26B91D8D" w:rsidR="008F5F27">
              <w:rPr>
                <w:rFonts w:ascii="Arial" w:hAnsi="Arial" w:cs="Arial"/>
                <w:sz w:val="20"/>
                <w:szCs w:val="20"/>
              </w:rPr>
              <w:t xml:space="preserve"> SCL 2.0</w:t>
            </w:r>
            <w:r w:rsidRPr="26B91D8D" w:rsidR="224892F6">
              <w:rPr>
                <w:rFonts w:ascii="Arial" w:hAnsi="Arial" w:cs="Arial"/>
                <w:sz w:val="20"/>
                <w:szCs w:val="20"/>
              </w:rPr>
              <w:t>’</w:t>
            </w:r>
          </w:p>
        </w:tc>
      </w:tr>
      <w:tr w:rsidRPr="00611659" w:rsidR="00FE7569" w:rsidTr="26B91D8D" w14:paraId="785BD623" w14:textId="77777777">
        <w:tc>
          <w:tcPr>
            <w:tcW w:w="2235" w:type="dxa"/>
            <w:tcBorders>
              <w:bottom w:val="single" w:color="auto" w:sz="4" w:space="0"/>
            </w:tcBorders>
            <w:tcMar>
              <w:top w:w="113" w:type="dxa"/>
            </w:tcMar>
          </w:tcPr>
          <w:p w:rsidRPr="00047508" w:rsidR="00FE7569" w:rsidRDefault="00FE7569" w14:paraId="12BC3173" w14:textId="77777777">
            <w:pPr>
              <w:rPr>
                <w:rFonts w:ascii="Arial" w:hAnsi="Arial" w:cs="Arial"/>
                <w:sz w:val="20"/>
                <w:szCs w:val="20"/>
              </w:rPr>
            </w:pPr>
            <w:r w:rsidRPr="00047508">
              <w:rPr>
                <w:rFonts w:ascii="Arial" w:hAnsi="Arial" w:cs="Arial"/>
                <w:sz w:val="20"/>
                <w:szCs w:val="20"/>
              </w:rPr>
              <w:t>Datum:</w:t>
            </w:r>
          </w:p>
        </w:tc>
        <w:tc>
          <w:tcPr>
            <w:tcW w:w="2552" w:type="dxa"/>
            <w:tcBorders>
              <w:bottom w:val="single" w:color="auto" w:sz="4" w:space="0"/>
            </w:tcBorders>
            <w:tcMar>
              <w:top w:w="113" w:type="dxa"/>
            </w:tcMar>
          </w:tcPr>
          <w:p w:rsidRPr="00047508" w:rsidR="00FE7569" w:rsidRDefault="00FE7569" w14:paraId="58C1BE33" w14:textId="02F47E63">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AE64B5">
              <w:rPr>
                <w:rFonts w:ascii="Arial" w:hAnsi="Arial" w:cs="Arial"/>
                <w:sz w:val="20"/>
                <w:szCs w:val="20"/>
              </w:rPr>
              <w:t>9</w:t>
            </w:r>
            <w:r w:rsidR="008F5F27">
              <w:rPr>
                <w:rFonts w:ascii="Arial" w:hAnsi="Arial" w:cs="Arial"/>
                <w:sz w:val="20"/>
                <w:szCs w:val="20"/>
              </w:rPr>
              <w:t>-0</w:t>
            </w:r>
            <w:r w:rsidR="00AE64B5">
              <w:rPr>
                <w:rFonts w:ascii="Arial" w:hAnsi="Arial" w:cs="Arial"/>
                <w:sz w:val="20"/>
                <w:szCs w:val="20"/>
              </w:rPr>
              <w:t>2</w:t>
            </w:r>
          </w:p>
        </w:tc>
        <w:tc>
          <w:tcPr>
            <w:tcW w:w="2409" w:type="dxa"/>
            <w:tcBorders>
              <w:bottom w:val="single" w:color="auto" w:sz="4" w:space="0"/>
            </w:tcBorders>
            <w:tcMar>
              <w:top w:w="113" w:type="dxa"/>
            </w:tcMar>
          </w:tcPr>
          <w:p w:rsidRPr="00047508" w:rsidR="00FE7569" w:rsidRDefault="00FE7569" w14:paraId="1BAA97ED" w14:textId="77777777">
            <w:pPr>
              <w:rPr>
                <w:rFonts w:ascii="Arial" w:hAnsi="Arial" w:cs="Arial"/>
                <w:sz w:val="20"/>
                <w:szCs w:val="20"/>
              </w:rPr>
            </w:pPr>
          </w:p>
        </w:tc>
        <w:tc>
          <w:tcPr>
            <w:tcW w:w="2038" w:type="dxa"/>
            <w:tcBorders>
              <w:bottom w:val="single" w:color="auto" w:sz="4" w:space="0"/>
            </w:tcBorders>
            <w:tcMar>
              <w:top w:w="113" w:type="dxa"/>
            </w:tcMar>
          </w:tcPr>
          <w:p w:rsidRPr="00047508" w:rsidR="00FE7569" w:rsidRDefault="00FE7569" w14:paraId="7A931A10" w14:textId="77777777">
            <w:pPr>
              <w:rPr>
                <w:rFonts w:ascii="Arial" w:hAnsi="Arial" w:cs="Arial"/>
                <w:sz w:val="20"/>
                <w:szCs w:val="20"/>
              </w:rPr>
            </w:pPr>
          </w:p>
        </w:tc>
      </w:tr>
      <w:tr w:rsidRPr="00611659" w:rsidR="00FE7569" w:rsidTr="26B91D8D" w14:paraId="0095C0E2" w14:textId="77777777">
        <w:trPr>
          <w:trHeight w:val="596"/>
        </w:trPr>
        <w:tc>
          <w:tcPr>
            <w:tcW w:w="2235" w:type="dxa"/>
            <w:tcBorders>
              <w:top w:val="single" w:color="auto" w:sz="4" w:space="0"/>
              <w:bottom w:val="single" w:color="auto" w:sz="4" w:space="0"/>
            </w:tcBorders>
            <w:tcMar>
              <w:top w:w="113" w:type="dxa"/>
            </w:tcMar>
            <w:vAlign w:val="center"/>
          </w:tcPr>
          <w:p w:rsidRPr="00047508" w:rsidR="00FE7569" w:rsidRDefault="00FE7569" w14:paraId="76330681" w14:textId="77777777">
            <w:pPr>
              <w:rPr>
                <w:rFonts w:ascii="Arial" w:hAnsi="Arial" w:cs="Arial"/>
                <w:sz w:val="20"/>
                <w:szCs w:val="20"/>
              </w:rPr>
            </w:pPr>
            <w:r w:rsidRPr="00047508">
              <w:rPr>
                <w:rFonts w:ascii="Arial" w:hAnsi="Arial" w:cs="Arial"/>
                <w:sz w:val="20"/>
                <w:szCs w:val="20"/>
              </w:rPr>
              <w:t>Implementatie:</w:t>
            </w:r>
          </w:p>
        </w:tc>
        <w:tc>
          <w:tcPr>
            <w:tcW w:w="2552" w:type="dxa"/>
            <w:tcBorders>
              <w:top w:val="single" w:color="auto" w:sz="4" w:space="0"/>
              <w:bottom w:val="single" w:color="auto" w:sz="4" w:space="0"/>
              <w:right w:val="single" w:color="auto" w:sz="4" w:space="0"/>
            </w:tcBorders>
            <w:tcMar>
              <w:top w:w="113" w:type="dxa"/>
            </w:tcMar>
            <w:vAlign w:val="center"/>
          </w:tcPr>
          <w:p w:rsidRPr="00047508" w:rsidR="00FE7569" w:rsidRDefault="00792F75" w14:paraId="1E8D8491" w14:textId="612B6E8E">
            <w:pPr>
              <w:ind w:right="-150"/>
              <w:rPr>
                <w:rFonts w:ascii="Arial" w:hAnsi="Arial" w:cs="Arial"/>
                <w:sz w:val="20"/>
                <w:szCs w:val="20"/>
              </w:rPr>
            </w:pPr>
            <w:r w:rsidRPr="00792F75">
              <w:rPr>
                <w:rFonts w:ascii="Arial" w:hAnsi="Arial" w:cs="Arial"/>
                <w:sz w:val="20"/>
                <w:szCs w:val="20"/>
              </w:rPr>
              <w:t xml:space="preserve">Publicatie op website en in </w:t>
            </w:r>
            <w:r w:rsidR="004A19B6">
              <w:rPr>
                <w:rFonts w:ascii="Arial" w:hAnsi="Arial" w:cs="Arial"/>
                <w:sz w:val="20"/>
                <w:szCs w:val="20"/>
              </w:rPr>
              <w:t xml:space="preserve">interpretatiedocument bij </w:t>
            </w:r>
            <w:r w:rsidRPr="00792F75">
              <w:rPr>
                <w:rFonts w:ascii="Arial" w:hAnsi="Arial" w:cs="Arial"/>
                <w:sz w:val="20"/>
                <w:szCs w:val="20"/>
              </w:rPr>
              <w:t>SCL 2.0</w:t>
            </w:r>
          </w:p>
        </w:tc>
        <w:tc>
          <w:tcPr>
            <w:tcW w:w="2438" w:type="dxa"/>
            <w:tcBorders>
              <w:top w:val="single" w:color="auto" w:sz="4" w:space="0"/>
              <w:left w:val="single" w:color="auto" w:sz="4" w:space="0"/>
              <w:bottom w:val="single" w:color="auto" w:sz="4" w:space="0"/>
            </w:tcBorders>
            <w:tcMar>
              <w:top w:w="113" w:type="dxa"/>
            </w:tcMar>
            <w:vAlign w:val="center"/>
          </w:tcPr>
          <w:p w:rsidRPr="00047508" w:rsidR="00FE7569" w:rsidRDefault="00FE7569" w14:paraId="36237256" w14:textId="77777777">
            <w:pPr>
              <w:rPr>
                <w:rFonts w:ascii="Arial" w:hAnsi="Arial" w:cs="Arial"/>
                <w:sz w:val="20"/>
                <w:szCs w:val="20"/>
              </w:rPr>
            </w:pPr>
            <w:r w:rsidRPr="00047508">
              <w:rPr>
                <w:rFonts w:ascii="Arial" w:hAnsi="Arial" w:cs="Arial"/>
                <w:sz w:val="20"/>
                <w:szCs w:val="20"/>
              </w:rPr>
              <w:t>Ingangstermijn:</w:t>
            </w:r>
          </w:p>
        </w:tc>
        <w:tc>
          <w:tcPr>
            <w:tcW w:w="2009" w:type="dxa"/>
            <w:tcBorders>
              <w:top w:val="single" w:color="auto" w:sz="4" w:space="0"/>
              <w:bottom w:val="single" w:color="auto" w:sz="4" w:space="0"/>
            </w:tcBorders>
            <w:tcMar>
              <w:top w:w="113" w:type="dxa"/>
            </w:tcMar>
            <w:vAlign w:val="center"/>
          </w:tcPr>
          <w:p w:rsidRPr="00047508" w:rsidR="00FE7569" w:rsidRDefault="00147C9B" w14:paraId="08E627E9" w14:textId="77DD1EBE">
            <w:pPr>
              <w:rPr>
                <w:rFonts w:ascii="Arial" w:hAnsi="Arial" w:cs="Arial"/>
                <w:sz w:val="20"/>
                <w:szCs w:val="20"/>
              </w:rPr>
            </w:pPr>
            <w:r>
              <w:rPr>
                <w:rFonts w:ascii="Arial" w:hAnsi="Arial" w:cs="Arial"/>
                <w:sz w:val="20"/>
                <w:szCs w:val="20"/>
              </w:rPr>
              <w:t>Per direct</w:t>
            </w:r>
            <w:r w:rsidR="00FE7569">
              <w:rPr>
                <w:rFonts w:ascii="Arial" w:hAnsi="Arial" w:cs="Arial"/>
                <w:sz w:val="20"/>
                <w:szCs w:val="20"/>
              </w:rPr>
              <w:t xml:space="preserve"> </w:t>
            </w:r>
          </w:p>
        </w:tc>
      </w:tr>
    </w:tbl>
    <w:p w:rsidR="00611D15" w:rsidP="00611D15" w:rsidRDefault="00611D15" w14:paraId="7EE34978" w14:textId="77777777"/>
    <w:p w:rsidRPr="007F4010" w:rsidR="000C371A" w:rsidP="000C371A" w:rsidRDefault="000C371A" w14:paraId="084D0785" w14:textId="77777777">
      <w:pPr>
        <w:spacing w:after="0"/>
        <w:rPr>
          <w:color w:val="009691"/>
        </w:rPr>
      </w:pPr>
      <w:r w:rsidRPr="00827ACC">
        <w:rPr>
          <w:color w:val="009691"/>
        </w:rPr>
        <w:t>Achtergrond</w:t>
      </w:r>
      <w:r w:rsidRPr="007F4010">
        <w:rPr>
          <w:color w:val="009691"/>
        </w:rPr>
        <w:t>;</w:t>
      </w:r>
    </w:p>
    <w:p w:rsidR="00147C9B" w:rsidP="000503D2" w:rsidRDefault="00E72303" w14:paraId="5C8EE075" w14:textId="6B8BE452">
      <w:pPr>
        <w:spacing w:after="0"/>
      </w:pPr>
      <w:r w:rsidRPr="00E72303">
        <w:t xml:space="preserve">Onder auditoren voor de SCL is discussie ontstaan over de wijze van weging van </w:t>
      </w:r>
      <w:r w:rsidRPr="00CB653F">
        <w:rPr>
          <w:u w:val="single"/>
        </w:rPr>
        <w:t>sub</w:t>
      </w:r>
      <w:r w:rsidRPr="00E72303">
        <w:t>thema’s, om de beoordeling op een thema te bepalen bij een audit op de SCL. Dit heeft een relatie met het besluit van de CvD SCL om in de auditrapportage alleen op de thema’s te rapporteren, waarbij de diverse subthema’s wel aan bod moeten komen.</w:t>
      </w:r>
    </w:p>
    <w:p w:rsidR="00147C9B" w:rsidP="000503D2" w:rsidRDefault="00147C9B" w14:paraId="40F827BA" w14:textId="77777777">
      <w:pPr>
        <w:spacing w:after="0"/>
      </w:pPr>
    </w:p>
    <w:p w:rsidR="004F5191" w:rsidP="004F5191" w:rsidRDefault="004F5191" w14:paraId="5A5029D9" w14:textId="4B2696F9">
      <w:pPr>
        <w:spacing w:after="0"/>
      </w:pPr>
      <w:r>
        <w:t xml:space="preserve">In het Certificatieschema is </w:t>
      </w:r>
      <w:r w:rsidR="00EF2683">
        <w:t xml:space="preserve">in paragraaf </w:t>
      </w:r>
      <w:r w:rsidR="008A4DB0">
        <w:t xml:space="preserve">7.8.1 en </w:t>
      </w:r>
      <w:r w:rsidR="00EF2683">
        <w:t>7.8.</w:t>
      </w:r>
      <w:r w:rsidR="005D428D">
        <w:t xml:space="preserve">2 </w:t>
      </w:r>
      <w:r>
        <w:t>opgenomen dat b</w:t>
      </w:r>
      <w:r w:rsidRPr="004F5191">
        <w:t xml:space="preserve">ij de beoordeling van </w:t>
      </w:r>
      <w:r w:rsidR="00BC47B4">
        <w:t>Gedrag (</w:t>
      </w:r>
      <w:r w:rsidRPr="004F5191">
        <w:t>G</w:t>
      </w:r>
      <w:r w:rsidR="00BC47B4">
        <w:t>)</w:t>
      </w:r>
      <w:r w:rsidRPr="004F5191">
        <w:t xml:space="preserve"> alle thema’s ‘voldoende’ (groen) beoordeeld </w:t>
      </w:r>
      <w:r w:rsidR="00BC47B4">
        <w:t>moeten zijn.</w:t>
      </w:r>
    </w:p>
    <w:p w:rsidR="002D591F" w:rsidP="002D591F" w:rsidRDefault="00A56AAB" w14:paraId="091F9DED" w14:textId="698080E2">
      <w:pPr>
        <w:spacing w:after="0"/>
      </w:pPr>
      <w:r>
        <w:t xml:space="preserve">Omdat ieder thema uit enkele </w:t>
      </w:r>
      <w:r w:rsidRPr="006F5D74">
        <w:rPr>
          <w:u w:val="single"/>
        </w:rPr>
        <w:t>sub</w:t>
      </w:r>
      <w:r>
        <w:t>thema</w:t>
      </w:r>
      <w:r w:rsidR="00623F54">
        <w:t>’</w:t>
      </w:r>
      <w:r>
        <w:t>s bestaat</w:t>
      </w:r>
      <w:r w:rsidR="00623F54">
        <w:t xml:space="preserve"> </w:t>
      </w:r>
      <w:r w:rsidR="00855E99">
        <w:t xml:space="preserve">(voor de 5 thema’s zijn er in totaal 20 </w:t>
      </w:r>
      <w:r w:rsidRPr="00A94931" w:rsidR="00855E99">
        <w:rPr>
          <w:u w:val="single"/>
        </w:rPr>
        <w:t>sub</w:t>
      </w:r>
      <w:r w:rsidR="00855E99">
        <w:t>thema’s</w:t>
      </w:r>
      <w:r w:rsidR="00A94931">
        <w:t xml:space="preserve">) </w:t>
      </w:r>
      <w:r w:rsidR="00175B5D">
        <w:t xml:space="preserve">is onder auditoren </w:t>
      </w:r>
      <w:r w:rsidR="00567508">
        <w:t>discussie ontstaan hoe zij</w:t>
      </w:r>
      <w:r w:rsidR="002D591F">
        <w:t xml:space="preserve"> een thema </w:t>
      </w:r>
      <w:r w:rsidR="00567508">
        <w:t xml:space="preserve">moeten </w:t>
      </w:r>
      <w:r w:rsidR="002D591F">
        <w:t xml:space="preserve">beoordelen bij wisselende beelden op de </w:t>
      </w:r>
      <w:r w:rsidRPr="00CB653F" w:rsidR="002D591F">
        <w:rPr>
          <w:u w:val="single"/>
        </w:rPr>
        <w:t>sub</w:t>
      </w:r>
      <w:r w:rsidR="002D591F">
        <w:t>thema’s?</w:t>
      </w:r>
    </w:p>
    <w:p w:rsidR="0014307E" w:rsidP="002D591F" w:rsidRDefault="00F91A9D" w14:paraId="08F7A466" w14:textId="24F59A68">
      <w:pPr>
        <w:spacing w:after="0"/>
      </w:pPr>
      <w:r>
        <w:t>De huidige beschikbare documenten z</w:t>
      </w:r>
      <w:r w:rsidR="002D591F">
        <w:t xml:space="preserve">oals het Certificatieschema </w:t>
      </w:r>
      <w:r>
        <w:t xml:space="preserve">en </w:t>
      </w:r>
      <w:r w:rsidR="00624AA8">
        <w:t xml:space="preserve">de Toelichting bij SCL 2.0 geven hier </w:t>
      </w:r>
      <w:r w:rsidR="002D591F">
        <w:t xml:space="preserve">geen duidelijk antwoord op, terwijl dit voor auditoren wel van groot belang is. </w:t>
      </w:r>
    </w:p>
    <w:p w:rsidR="00147C9B" w:rsidP="000503D2" w:rsidRDefault="00147C9B" w14:paraId="51CF068B" w14:textId="77777777">
      <w:pPr>
        <w:spacing w:after="0"/>
      </w:pPr>
    </w:p>
    <w:p w:rsidR="00855E99" w:rsidP="000503D2" w:rsidRDefault="00855E99" w14:paraId="06A78B8A" w14:textId="2ACE0F1F">
      <w:pPr>
        <w:spacing w:after="0"/>
      </w:pPr>
      <w:r>
        <w:t>In de praktijk</w:t>
      </w:r>
      <w:r w:rsidR="00A94931">
        <w:t xml:space="preserve"> wordt door auditoren</w:t>
      </w:r>
      <w:r w:rsidR="00D92ABB">
        <w:t xml:space="preserve"> </w:t>
      </w:r>
      <w:r w:rsidR="002B50D3">
        <w:t xml:space="preserve">de volgende regel gehanteerd: </w:t>
      </w:r>
    </w:p>
    <w:p w:rsidR="00D955E3" w:rsidP="000503D2" w:rsidRDefault="002B50D3" w14:paraId="64333656" w14:textId="72A41A35">
      <w:pPr>
        <w:spacing w:after="0"/>
      </w:pPr>
      <w:r>
        <w:t>D</w:t>
      </w:r>
      <w:r w:rsidRPr="002B50D3">
        <w:t xml:space="preserve">e laagste weging van een </w:t>
      </w:r>
      <w:r w:rsidRPr="003A20F3">
        <w:rPr>
          <w:u w:val="single"/>
        </w:rPr>
        <w:t>sub</w:t>
      </w:r>
      <w:r w:rsidRPr="002B50D3">
        <w:t xml:space="preserve">thema binnen een thema </w:t>
      </w:r>
      <w:r>
        <w:t xml:space="preserve">is </w:t>
      </w:r>
      <w:r w:rsidRPr="002B50D3">
        <w:t xml:space="preserve">leidend voor de weging van het gehele thema. Dus 1 </w:t>
      </w:r>
      <w:r w:rsidR="00525EF5">
        <w:t>‘</w:t>
      </w:r>
      <w:r w:rsidRPr="002B50D3">
        <w:t>oranje</w:t>
      </w:r>
      <w:r w:rsidR="00525EF5">
        <w:t>’</w:t>
      </w:r>
      <w:r w:rsidRPr="002B50D3">
        <w:t xml:space="preserve"> inschatting </w:t>
      </w:r>
      <w:r w:rsidR="00041A42">
        <w:t xml:space="preserve">(men voldoet </w:t>
      </w:r>
      <w:r w:rsidRPr="00041A42" w:rsidR="00041A42">
        <w:t xml:space="preserve">ten dele aan de beschrijvingen die horen bij een thema én </w:t>
      </w:r>
      <w:r w:rsidR="000560FB">
        <w:t xml:space="preserve">men verricht </w:t>
      </w:r>
      <w:r w:rsidRPr="00041A42" w:rsidR="00041A42">
        <w:t>inspanningen om tot een voldoende beoordeling te komen</w:t>
      </w:r>
      <w:r w:rsidR="000560FB">
        <w:t xml:space="preserve">) </w:t>
      </w:r>
      <w:r w:rsidRPr="002B50D3">
        <w:t xml:space="preserve">van een </w:t>
      </w:r>
      <w:r w:rsidRPr="003A20F3">
        <w:rPr>
          <w:u w:val="single"/>
        </w:rPr>
        <w:t>sub</w:t>
      </w:r>
      <w:r w:rsidRPr="002B50D3">
        <w:t xml:space="preserve">thema heeft als resultaat dat het gehele thema op </w:t>
      </w:r>
      <w:r w:rsidR="00525EF5">
        <w:t>‘</w:t>
      </w:r>
      <w:r w:rsidRPr="002B50D3">
        <w:t>oranje</w:t>
      </w:r>
      <w:r w:rsidR="00525EF5">
        <w:t>’</w:t>
      </w:r>
      <w:r w:rsidRPr="002B50D3">
        <w:t xml:space="preserve"> beoordeeld wordt.</w:t>
      </w:r>
    </w:p>
    <w:p w:rsidR="008C7DCB" w:rsidP="000503D2" w:rsidRDefault="008C7DCB" w14:paraId="6B36F9C1" w14:textId="02E8D3E2">
      <w:pPr>
        <w:spacing w:after="0"/>
      </w:pPr>
      <w:r>
        <w:t>Omdat daarmee niet voldaan wordt aan de eis dat alle thema’s ‘g</w:t>
      </w:r>
      <w:r w:rsidR="00EF5434">
        <w:t xml:space="preserve">roen’ beoordeeld </w:t>
      </w:r>
      <w:r w:rsidR="006335F1">
        <w:t xml:space="preserve">moeten </w:t>
      </w:r>
      <w:r w:rsidR="00EF5434">
        <w:t xml:space="preserve">zijn, voldoet de organisatie niet aan de gestelde eis voor de </w:t>
      </w:r>
      <w:r w:rsidR="00CB716A">
        <w:t xml:space="preserve">betreffende trede en wordt er </w:t>
      </w:r>
      <w:r w:rsidR="006335F1">
        <w:t>voor</w:t>
      </w:r>
      <w:r w:rsidR="00CB716A">
        <w:t xml:space="preserve"> die betreffende trede geen certificaat/statement afgegeven.</w:t>
      </w:r>
    </w:p>
    <w:p w:rsidR="00035827" w:rsidP="000503D2" w:rsidRDefault="00035827" w14:paraId="284B757B" w14:textId="77777777">
      <w:pPr>
        <w:spacing w:after="0"/>
      </w:pPr>
    </w:p>
    <w:p w:rsidRPr="00827ACC" w:rsidR="00035827" w:rsidP="000503D2" w:rsidRDefault="006D63AF" w14:paraId="3D43F18F" w14:textId="4AB8795E">
      <w:pPr>
        <w:spacing w:after="0"/>
        <w:rPr>
          <w:color w:val="009691"/>
        </w:rPr>
      </w:pPr>
      <w:r w:rsidRPr="00827ACC">
        <w:rPr>
          <w:color w:val="009691"/>
        </w:rPr>
        <w:t>Overweging:</w:t>
      </w:r>
    </w:p>
    <w:p w:rsidR="00694CF7" w:rsidP="000503D2" w:rsidRDefault="00017B43" w14:paraId="1CCEDBC3" w14:textId="77777777">
      <w:pPr>
        <w:spacing w:after="0"/>
      </w:pPr>
      <w:r>
        <w:t xml:space="preserve">De CvD heeft kennis genomen van de </w:t>
      </w:r>
      <w:r w:rsidR="00F91996">
        <w:t>uitvoerigere achte</w:t>
      </w:r>
      <w:r w:rsidR="00F870D3">
        <w:t>r</w:t>
      </w:r>
      <w:r w:rsidR="00F91996">
        <w:t xml:space="preserve">grondinformatie </w:t>
      </w:r>
      <w:r w:rsidR="00F823EB">
        <w:t xml:space="preserve">zoals genoemd in document N </w:t>
      </w:r>
      <w:r w:rsidR="00F870D3">
        <w:t>171. De CvD is van mening</w:t>
      </w:r>
      <w:r w:rsidR="00694CF7">
        <w:t>;</w:t>
      </w:r>
    </w:p>
    <w:p w:rsidR="008C55A4" w:rsidP="00694CF7" w:rsidRDefault="00F870D3" w14:paraId="7CE07CD1" w14:textId="6C4E3454">
      <w:pPr>
        <w:pStyle w:val="Lijstalinea"/>
        <w:numPr>
          <w:ilvl w:val="0"/>
          <w:numId w:val="11"/>
        </w:numPr>
        <w:spacing w:after="0"/>
      </w:pPr>
      <w:r>
        <w:t xml:space="preserve">dat </w:t>
      </w:r>
      <w:r w:rsidR="00F767DD">
        <w:t>de voornoemde geschetste praktijksituatie</w:t>
      </w:r>
      <w:r w:rsidR="00694CF7">
        <w:t xml:space="preserve"> </w:t>
      </w:r>
      <w:r w:rsidR="009E36C5">
        <w:t>niet</w:t>
      </w:r>
      <w:r w:rsidRPr="009E36C5" w:rsidR="009E36C5">
        <w:t xml:space="preserve"> in overeenstemming </w:t>
      </w:r>
      <w:r w:rsidR="006335F1">
        <w:t>is</w:t>
      </w:r>
      <w:r w:rsidR="009E36C5">
        <w:t xml:space="preserve"> </w:t>
      </w:r>
      <w:r w:rsidRPr="009E36C5" w:rsidR="009E36C5">
        <w:t>met de normtekst, daar waar gesproken wordt over ‘in voldoende mate</w:t>
      </w:r>
      <w:r w:rsidR="008C55A4">
        <w:t>’</w:t>
      </w:r>
      <w:r w:rsidR="006E0C6E">
        <w:t xml:space="preserve"> </w:t>
      </w:r>
      <w:r w:rsidR="008C55A4">
        <w:t>(groen)</w:t>
      </w:r>
      <w:r w:rsidR="00937B44">
        <w:t>.</w:t>
      </w:r>
    </w:p>
    <w:p w:rsidR="203F0A97" w:rsidP="3BD17AB1" w:rsidRDefault="00F12868" w14:paraId="521B1B3F" w14:textId="71FD6B05">
      <w:pPr>
        <w:pStyle w:val="Lijstalinea"/>
        <w:numPr>
          <w:ilvl w:val="0"/>
          <w:numId w:val="11"/>
        </w:numPr>
        <w:spacing w:after="0"/>
      </w:pPr>
      <w:r>
        <w:t>dat</w:t>
      </w:r>
      <w:r w:rsidR="203F0A97">
        <w:t xml:space="preserve"> </w:t>
      </w:r>
      <w:r>
        <w:t xml:space="preserve">bij de beoordeling van een thema </w:t>
      </w:r>
      <w:r w:rsidR="203F0A97">
        <w:t xml:space="preserve">het </w:t>
      </w:r>
      <w:r w:rsidR="3A1B1123">
        <w:t xml:space="preserve">uitgangspunt moet zijn dat het ‘overall beeld’ </w:t>
      </w:r>
      <w:r>
        <w:t xml:space="preserve">dat waargenomen wordt in </w:t>
      </w:r>
      <w:r w:rsidR="3A1B1123">
        <w:t xml:space="preserve">voldoende </w:t>
      </w:r>
      <w:r>
        <w:t>mate overeenstemt</w:t>
      </w:r>
      <w:r w:rsidR="6B9E6BF9">
        <w:t xml:space="preserve"> met het niveau van de trede. Hier bij gelden de volgende nuanceringen: </w:t>
      </w:r>
    </w:p>
    <w:p w:rsidR="00F66F9B" w:rsidP="3BD17AB1" w:rsidRDefault="008C55A4" w14:paraId="3A153311" w14:textId="6EABD122">
      <w:pPr>
        <w:pStyle w:val="Lijstalinea"/>
        <w:numPr>
          <w:ilvl w:val="1"/>
          <w:numId w:val="11"/>
        </w:numPr>
        <w:spacing w:after="0"/>
      </w:pPr>
      <w:r>
        <w:t>een organisatie</w:t>
      </w:r>
      <w:r w:rsidR="00316648">
        <w:t xml:space="preserve"> </w:t>
      </w:r>
      <w:r w:rsidR="4488A428">
        <w:t>moet</w:t>
      </w:r>
      <w:r w:rsidR="00316648">
        <w:t xml:space="preserve"> de mogelijkheid hebben om </w:t>
      </w:r>
      <w:r w:rsidR="00817417">
        <w:t>op het gebied van gedrag</w:t>
      </w:r>
      <w:r w:rsidR="005F7362">
        <w:t xml:space="preserve"> </w:t>
      </w:r>
      <w:r w:rsidR="00CE6FB0">
        <w:t xml:space="preserve">aantoonbaar met </w:t>
      </w:r>
      <w:r w:rsidR="00817417">
        <w:t xml:space="preserve">een </w:t>
      </w:r>
      <w:r w:rsidRPr="00817417" w:rsidR="00817417">
        <w:rPr>
          <w:u w:val="single"/>
        </w:rPr>
        <w:t>sub</w:t>
      </w:r>
      <w:r w:rsidR="00817417">
        <w:t>thema</w:t>
      </w:r>
      <w:r w:rsidR="00BE4D4A">
        <w:t xml:space="preserve"> </w:t>
      </w:r>
      <w:r w:rsidR="00CE6FB0">
        <w:t xml:space="preserve">bezig te </w:t>
      </w:r>
      <w:r w:rsidR="001375DA">
        <w:t>zijn (‘oranje’ score</w:t>
      </w:r>
      <w:r w:rsidR="007B60E8">
        <w:t xml:space="preserve"> </w:t>
      </w:r>
      <w:r w:rsidRPr="007B60E8" w:rsidR="007B60E8">
        <w:t xml:space="preserve">(men voldoet ten dele aan de beschrijvingen die horen bij </w:t>
      </w:r>
      <w:r w:rsidR="005F7362">
        <w:t xml:space="preserve">het </w:t>
      </w:r>
      <w:r w:rsidRPr="005F7362" w:rsidR="005F7362">
        <w:rPr>
          <w:u w:val="single"/>
        </w:rPr>
        <w:t>sub</w:t>
      </w:r>
      <w:r w:rsidRPr="007B60E8" w:rsidR="007B60E8">
        <w:t>thema én men verricht inspanningen om tot een voldoende beoordeling te komen)</w:t>
      </w:r>
      <w:r w:rsidR="001375DA">
        <w:t xml:space="preserve">) zonder hiervoor </w:t>
      </w:r>
      <w:r w:rsidR="000C6DDF">
        <w:t xml:space="preserve">‘gestraft’ </w:t>
      </w:r>
      <w:r w:rsidR="001375DA">
        <w:t>te worden</w:t>
      </w:r>
      <w:r w:rsidR="00F66F9B">
        <w:t>.</w:t>
      </w:r>
    </w:p>
    <w:p w:rsidR="000503D2" w:rsidP="3BD17AB1" w:rsidRDefault="00E6511C" w14:paraId="3E7ADFA9" w14:textId="094A8C3F">
      <w:pPr>
        <w:pStyle w:val="Lijstalinea"/>
        <w:numPr>
          <w:ilvl w:val="1"/>
          <w:numId w:val="11"/>
        </w:numPr>
        <w:spacing w:after="0"/>
      </w:pPr>
      <w:r>
        <w:lastRenderedPageBreak/>
        <w:t>d</w:t>
      </w:r>
      <w:r w:rsidR="00B15B88">
        <w:t xml:space="preserve">at </w:t>
      </w:r>
      <w:r>
        <w:t>op</w:t>
      </w:r>
      <w:r w:rsidR="004B2893">
        <w:t xml:space="preserve"> het gebied van gedrag op </w:t>
      </w:r>
      <w:r>
        <w:t xml:space="preserve">ieder thema </w:t>
      </w:r>
      <w:commentRangeStart w:id="0"/>
      <w:r>
        <w:t xml:space="preserve">1 </w:t>
      </w:r>
      <w:r w:rsidRPr="00314EC2">
        <w:rPr>
          <w:u w:val="single"/>
        </w:rPr>
        <w:t>sub</w:t>
      </w:r>
      <w:r>
        <w:t xml:space="preserve">thema </w:t>
      </w:r>
      <w:commentRangeEnd w:id="0"/>
      <w:r w:rsidR="0043312F">
        <w:rPr>
          <w:rStyle w:val="Verwijzingopmerking"/>
        </w:rPr>
        <w:commentReference w:id="0"/>
      </w:r>
      <w:r w:rsidR="00314EC2">
        <w:t xml:space="preserve">als </w:t>
      </w:r>
      <w:r>
        <w:t xml:space="preserve">‘oranje’ </w:t>
      </w:r>
      <w:r w:rsidR="00314EC2">
        <w:t xml:space="preserve">beoordeeld mag worden zonder dat daarmee het thema </w:t>
      </w:r>
      <w:r w:rsidR="003E3246">
        <w:t xml:space="preserve">direct </w:t>
      </w:r>
      <w:r w:rsidR="00314EC2">
        <w:t>op ‘oranje’ beoordeeld wordt</w:t>
      </w:r>
      <w:r w:rsidR="0074606D">
        <w:t>.</w:t>
      </w:r>
    </w:p>
    <w:p w:rsidR="00F4485D" w:rsidP="3BD17AB1" w:rsidRDefault="00A238E8" w14:paraId="4599386A" w14:textId="5996B332">
      <w:pPr>
        <w:pStyle w:val="Lijstalinea"/>
        <w:numPr>
          <w:ilvl w:val="1"/>
          <w:numId w:val="11"/>
        </w:numPr>
        <w:spacing w:after="0"/>
        <w:rPr>
          <w:ins w:author="Ron van der Aa" w:date="2025-09-01T13:57:00Z" w16du:dateUtc="2025-09-01T11:57:00Z" w:id="1"/>
        </w:rPr>
      </w:pPr>
      <w:r>
        <w:t xml:space="preserve">dat </w:t>
      </w:r>
      <w:r w:rsidR="00513BAB">
        <w:t xml:space="preserve">op het gebied van gedrag </w:t>
      </w:r>
      <w:r>
        <w:t xml:space="preserve">een ‘rode’ beoordeling </w:t>
      </w:r>
      <w:r w:rsidR="00015655">
        <w:t xml:space="preserve"> op een </w:t>
      </w:r>
      <w:r w:rsidRPr="00015655" w:rsidR="00015655">
        <w:rPr>
          <w:u w:val="single"/>
        </w:rPr>
        <w:t>sub</w:t>
      </w:r>
      <w:r w:rsidR="00015655">
        <w:t xml:space="preserve">thema automatisch </w:t>
      </w:r>
      <w:r w:rsidR="00D8444C">
        <w:t>leidt tot een ‘rode’ beoordeling van het thema</w:t>
      </w:r>
      <w:r w:rsidR="00F4485D">
        <w:t xml:space="preserve">, waarmee direct aangetoond is dat </w:t>
      </w:r>
      <w:r w:rsidR="005B0F5D">
        <w:t>men niet aan de gestelde eis (alle thema’s moeten op ‘groen’ beoordeeld worden) wordt voldaan.</w:t>
      </w:r>
    </w:p>
    <w:p w:rsidR="004B52F4" w:rsidP="004B52F4" w:rsidRDefault="004B52F4" w14:paraId="77601157" w14:textId="77777777">
      <w:pPr>
        <w:pStyle w:val="Lijstalinea"/>
        <w:numPr>
          <w:ilvl w:val="1"/>
          <w:numId w:val="11"/>
        </w:numPr>
        <w:spacing w:after="0"/>
        <w:rPr>
          <w:ins w:author="Ron van der Aa" w:date="2025-09-01T13:57:00Z" w16du:dateUtc="2025-09-01T11:57:00Z" w:id="2"/>
        </w:rPr>
      </w:pPr>
      <w:ins w:author="Ron van der Aa" w:date="2025-09-01T13:57:00Z" w16du:dateUtc="2025-09-01T11:57:00Z" w:id="3">
        <w:r>
          <w:t>bij een SCL Light (voor kleine bedrijven)  moeten organisaties jaarlijks aangeven wat ze het volgende jaar als effectief gedrag geregeld willen hebben in hun organisatie. Hierbij legt de organisatie een resultaat vast, een gerealiseerde gedragsverandering. Het resultaat is dus bepalend (en niet zozeer de inspanning).</w:t>
        </w:r>
      </w:ins>
    </w:p>
    <w:p w:rsidR="004B52F4" w:rsidP="004B52F4" w:rsidRDefault="004B52F4" w14:paraId="3B8637DB" w14:textId="77777777">
      <w:pPr>
        <w:pStyle w:val="Lijstalinea"/>
        <w:spacing w:after="0"/>
        <w:ind w:left="1080"/>
        <w:rPr>
          <w:ins w:author="Ron van der Aa" w:date="2025-09-01T13:57:00Z" w16du:dateUtc="2025-09-01T11:57:00Z" w:id="4"/>
        </w:rPr>
      </w:pPr>
      <w:ins w:author="Ron van der Aa" w:date="2025-09-01T13:57:00Z" w16du:dateUtc="2025-09-01T11:57:00Z" w:id="5">
        <w:r>
          <w:t xml:space="preserve">Indien bij een audit uit een voorgaand jaar een subthema op ‘oranje’ is beoordeeld, dan moet 1 van de resultaatafspraken/gedragsveranderingen terugslaan op het oranje beoordeelde subthema. </w:t>
        </w:r>
      </w:ins>
    </w:p>
    <w:p w:rsidR="007B60E8" w:rsidP="000C371A" w:rsidRDefault="007B60E8" w14:paraId="60F5FEAD" w14:textId="77777777">
      <w:pPr>
        <w:spacing w:after="0"/>
        <w:rPr>
          <w:color w:val="009691"/>
        </w:rPr>
      </w:pPr>
    </w:p>
    <w:p w:rsidRPr="00A46721" w:rsidR="000C371A" w:rsidP="000C371A" w:rsidRDefault="000C371A" w14:paraId="7CF392E8" w14:textId="3F19EF16">
      <w:pPr>
        <w:spacing w:after="0"/>
        <w:rPr>
          <w:color w:val="009691"/>
        </w:rPr>
      </w:pPr>
      <w:r>
        <w:rPr>
          <w:color w:val="009691"/>
        </w:rPr>
        <w:t>B</w:t>
      </w:r>
      <w:r w:rsidRPr="00A46721">
        <w:rPr>
          <w:color w:val="009691"/>
        </w:rPr>
        <w:t>esluit:</w:t>
      </w:r>
    </w:p>
    <w:p w:rsidR="000C371A" w:rsidP="000C371A" w:rsidRDefault="000C371A" w14:paraId="2757C3FF" w14:textId="528E5C14">
      <w:pPr>
        <w:spacing w:after="0"/>
      </w:pPr>
      <w:r>
        <w:t xml:space="preserve">De CvD SCL heeft </w:t>
      </w:r>
      <w:r w:rsidR="009F5B66">
        <w:t>de</w:t>
      </w:r>
      <w:r w:rsidR="00536187">
        <w:t xml:space="preserve"> </w:t>
      </w:r>
      <w:r>
        <w:t>volgende besluit</w:t>
      </w:r>
      <w:r w:rsidR="009F5B66">
        <w:t>en</w:t>
      </w:r>
      <w:r>
        <w:t xml:space="preserve"> genomen:</w:t>
      </w:r>
    </w:p>
    <w:p w:rsidR="58666227" w:rsidP="3BD17AB1" w:rsidRDefault="58666227" w14:paraId="126C3D50" w14:textId="0CC30E2B">
      <w:pPr>
        <w:pStyle w:val="Lijstalinea"/>
        <w:numPr>
          <w:ilvl w:val="0"/>
          <w:numId w:val="12"/>
        </w:numPr>
        <w:spacing w:after="0"/>
      </w:pPr>
      <w:r>
        <w:t>Uitgangspunt is dat het overall beeld van een thema moet passen bij het gewenste trede niveau.</w:t>
      </w:r>
    </w:p>
    <w:p w:rsidR="58666227" w:rsidP="3BD17AB1" w:rsidRDefault="58666227" w14:paraId="2EA3E01F" w14:textId="68E4D4D0">
      <w:pPr>
        <w:pStyle w:val="Lijstalinea"/>
        <w:numPr>
          <w:ilvl w:val="0"/>
          <w:numId w:val="12"/>
        </w:numPr>
        <w:spacing w:after="0"/>
      </w:pPr>
      <w:r>
        <w:t>Hierbij gelden de volgende nuanceringen:</w:t>
      </w:r>
    </w:p>
    <w:p w:rsidR="00D67EFA" w:rsidP="3BD17AB1" w:rsidRDefault="00E91BE6" w14:paraId="3974D520" w14:textId="77777777">
      <w:pPr>
        <w:pStyle w:val="Lijstalinea"/>
        <w:numPr>
          <w:ilvl w:val="1"/>
          <w:numId w:val="12"/>
        </w:numPr>
        <w:spacing w:after="0"/>
      </w:pPr>
      <w:r>
        <w:t xml:space="preserve">Een organisatie moet </w:t>
      </w:r>
      <w:r w:rsidR="00174C9C">
        <w:t xml:space="preserve">bij een audit op de SCL de </w:t>
      </w:r>
      <w:r w:rsidRPr="00174C9C" w:rsidR="00174C9C">
        <w:t xml:space="preserve">mogelijkheid hebben om aantoonbaar met </w:t>
      </w:r>
      <w:r w:rsidRPr="00015655" w:rsidR="00015655">
        <w:rPr>
          <w:u w:val="single"/>
        </w:rPr>
        <w:t>sub</w:t>
      </w:r>
      <w:r w:rsidR="00015655">
        <w:t>thema’s</w:t>
      </w:r>
      <w:r w:rsidRPr="00174C9C" w:rsidR="00174C9C">
        <w:t xml:space="preserve"> op gedrag bezig te zijn (‘oranje’ score</w:t>
      </w:r>
      <w:r w:rsidR="007B60E8">
        <w:t xml:space="preserve"> </w:t>
      </w:r>
      <w:r w:rsidRPr="007B60E8" w:rsidR="007B60E8">
        <w:t xml:space="preserve">(men voldoet ten dele aan de beschrijvingen die horen bij een </w:t>
      </w:r>
      <w:r w:rsidRPr="00806B3C" w:rsidR="00806B3C">
        <w:rPr>
          <w:u w:val="single"/>
        </w:rPr>
        <w:t>sub</w:t>
      </w:r>
      <w:r w:rsidRPr="007B60E8" w:rsidR="007B60E8">
        <w:t>thema én men verricht inspanningen om tot een voldoende beoordeling te komen)</w:t>
      </w:r>
      <w:r w:rsidRPr="00174C9C" w:rsidR="00174C9C">
        <w:t>) zonder hiervoor ‘gestraft’ te worden</w:t>
      </w:r>
      <w:r w:rsidR="008F3C7B">
        <w:t>.</w:t>
      </w:r>
      <w:r w:rsidR="42B3128E">
        <w:t xml:space="preserve"> </w:t>
      </w:r>
    </w:p>
    <w:p w:rsidR="008F3C7B" w:rsidP="3BD17AB1" w:rsidRDefault="00315998" w14:paraId="5E109DAE" w14:textId="7E5C63FD">
      <w:pPr>
        <w:pStyle w:val="Lijstalinea"/>
        <w:numPr>
          <w:ilvl w:val="1"/>
          <w:numId w:val="12"/>
        </w:numPr>
        <w:spacing w:after="0"/>
      </w:pPr>
      <w:r>
        <w:t>O</w:t>
      </w:r>
      <w:r w:rsidRPr="00315998">
        <w:t xml:space="preserve">p het gebied van gedrag </w:t>
      </w:r>
      <w:r w:rsidR="00A45BF6">
        <w:t xml:space="preserve">mag </w:t>
      </w:r>
      <w:r w:rsidRPr="00315998">
        <w:t xml:space="preserve">op ieder thema 1 </w:t>
      </w:r>
      <w:r w:rsidRPr="00A45BF6">
        <w:rPr>
          <w:u w:val="single"/>
        </w:rPr>
        <w:t>sub</w:t>
      </w:r>
      <w:r w:rsidRPr="00315998">
        <w:t xml:space="preserve">thema als ‘oranje’ beoordeeld worden zonder dat daarmee het thema </w:t>
      </w:r>
      <w:r w:rsidR="003E3246">
        <w:t xml:space="preserve">direct </w:t>
      </w:r>
      <w:r w:rsidRPr="00315998">
        <w:t>op ‘oranje’ beoordeeld wordt.</w:t>
      </w:r>
    </w:p>
    <w:p w:rsidR="003E3246" w:rsidP="3BD17AB1" w:rsidRDefault="001156E0" w14:paraId="40B31086" w14:textId="3A722258">
      <w:pPr>
        <w:pStyle w:val="Lijstalinea"/>
        <w:numPr>
          <w:ilvl w:val="1"/>
          <w:numId w:val="12"/>
        </w:numPr>
        <w:spacing w:after="0"/>
        <w:rPr>
          <w:ins w:author="Ron van der Aa" w:date="2025-09-01T13:27:00Z" w16du:dateUtc="2025-09-01T11:27:00Z" w:id="6"/>
        </w:rPr>
      </w:pPr>
      <w:r>
        <w:t>O</w:t>
      </w:r>
      <w:r w:rsidR="00FB50CD">
        <w:t xml:space="preserve">p het gebied van gedrag </w:t>
      </w:r>
      <w:r>
        <w:t>leidt een ‘</w:t>
      </w:r>
      <w:r w:rsidR="009760EB">
        <w:t xml:space="preserve">rode’ beoordeling op een </w:t>
      </w:r>
      <w:r w:rsidRPr="009760EB" w:rsidR="009760EB">
        <w:rPr>
          <w:u w:val="single"/>
        </w:rPr>
        <w:t>sub</w:t>
      </w:r>
      <w:r w:rsidR="009760EB">
        <w:t xml:space="preserve">thema automatisch tot een ‘rode’ beoordeling op het thema, </w:t>
      </w:r>
      <w:r w:rsidRPr="009760EB" w:rsidR="009760EB">
        <w:t>waarmee direct aangetoond is dat men niet aan de gestelde eis (alle thema’s moeten op ‘groen’ beoordeeld worden) wordt voldaan.</w:t>
      </w:r>
    </w:p>
    <w:p w:rsidR="00A41D3A" w:rsidP="3BD17AB1" w:rsidRDefault="00A41D3A" w14:paraId="3F75E6CB" w14:textId="2510B4AB">
      <w:pPr>
        <w:pStyle w:val="Lijstalinea"/>
        <w:numPr>
          <w:ilvl w:val="1"/>
          <w:numId w:val="12"/>
        </w:numPr>
        <w:spacing w:after="0"/>
        <w:rPr>
          <w:ins w:author="Ron van der Aa" w:date="2025-09-01T13:31:00Z" w16du:dateUtc="2025-09-01T11:31:00Z" w:id="7"/>
        </w:rPr>
      </w:pPr>
      <w:ins w:author="Ron van der Aa" w:date="2025-09-01T13:27:00Z" w16du:dateUtc="2025-09-01T11:27:00Z" w:id="8">
        <w:r w:rsidRPr="00A41D3A">
          <w:t xml:space="preserve">bij een SCL Light </w:t>
        </w:r>
        <w:commentRangeStart w:id="9"/>
        <w:r w:rsidRPr="00A41D3A">
          <w:t>(voor kleine bedrijven)</w:t>
        </w:r>
      </w:ins>
      <w:ins w:author="Ron van der Aa" w:date="2025-09-01T13:28:00Z" w16du:dateUtc="2025-09-01T11:28:00Z" w:id="10">
        <w:commentRangeEnd w:id="9"/>
        <w:r w:rsidR="0041738F">
          <w:rPr>
            <w:rStyle w:val="Verwijzingopmerking"/>
          </w:rPr>
          <w:commentReference w:id="9"/>
        </w:r>
      </w:ins>
      <w:ins w:author="Ron van der Aa" w:date="2025-09-01T13:27:00Z" w16du:dateUtc="2025-09-01T11:27:00Z" w:id="11">
        <w:r w:rsidRPr="00A41D3A">
          <w:t xml:space="preserve"> moeten organisaties jaarlijks aangeven wat ze het volgende jaar als effectief gedrag geregeld willen hebben in hun organisatie.</w:t>
        </w:r>
      </w:ins>
      <w:ins w:author="Ron van der Aa" w:date="2025-09-01T13:29:00Z" w16du:dateUtc="2025-09-01T11:29:00Z" w:id="12">
        <w:r w:rsidR="00F011A0">
          <w:t xml:space="preserve"> </w:t>
        </w:r>
        <w:r w:rsidRPr="00F011A0" w:rsidR="00F011A0">
          <w:t>Hier</w:t>
        </w:r>
        <w:r w:rsidR="00DD71B3">
          <w:t xml:space="preserve">bij legt de organisatie </w:t>
        </w:r>
        <w:r w:rsidRPr="00F011A0" w:rsidR="00F011A0">
          <w:t xml:space="preserve">een resultaat </w:t>
        </w:r>
      </w:ins>
      <w:ins w:author="Ron van der Aa" w:date="2025-09-01T13:30:00Z" w16du:dateUtc="2025-09-01T11:30:00Z" w:id="13">
        <w:r w:rsidR="00DD71B3">
          <w:t>vast</w:t>
        </w:r>
      </w:ins>
      <w:ins w:author="Ron van der Aa" w:date="2025-09-01T13:29:00Z" w16du:dateUtc="2025-09-01T11:29:00Z" w:id="14">
        <w:r w:rsidRPr="00F011A0" w:rsidR="00F011A0">
          <w:t xml:space="preserve">, een gerealiseerde gedragsverandering. Het resultaat is dus bepalend </w:t>
        </w:r>
      </w:ins>
      <w:ins w:author="Ron van der Aa" w:date="2025-09-01T13:30:00Z" w16du:dateUtc="2025-09-01T11:30:00Z" w:id="15">
        <w:r w:rsidR="00DD71B3">
          <w:t>(</w:t>
        </w:r>
      </w:ins>
      <w:ins w:author="Ron van der Aa" w:date="2025-09-01T13:29:00Z" w16du:dateUtc="2025-09-01T11:29:00Z" w:id="16">
        <w:r w:rsidRPr="00F011A0" w:rsidR="00F011A0">
          <w:t>en niet zozeer de inspanning</w:t>
        </w:r>
      </w:ins>
      <w:ins w:author="Ron van der Aa" w:date="2025-09-01T13:30:00Z" w16du:dateUtc="2025-09-01T11:30:00Z" w:id="17">
        <w:r w:rsidR="00DD71B3">
          <w:t>)</w:t>
        </w:r>
      </w:ins>
      <w:ins w:author="Ron van der Aa" w:date="2025-09-01T13:29:00Z" w16du:dateUtc="2025-09-01T11:29:00Z" w:id="18">
        <w:r w:rsidRPr="00F011A0" w:rsidR="00F011A0">
          <w:t>.</w:t>
        </w:r>
      </w:ins>
    </w:p>
    <w:p w:rsidR="008302E4" w:rsidP="00361AF8" w:rsidRDefault="008302E4" w14:paraId="1979A2F9" w14:textId="4450C46C">
      <w:pPr>
        <w:pStyle w:val="Lijstalinea"/>
        <w:spacing w:after="0"/>
        <w:ind w:left="1080"/>
      </w:pPr>
      <w:ins w:author="Ron van der Aa" w:date="2025-09-01T13:31:00Z" w16du:dateUtc="2025-09-01T11:31:00Z" w:id="19">
        <w:r w:rsidRPr="008302E4">
          <w:t xml:space="preserve">Indien </w:t>
        </w:r>
      </w:ins>
      <w:ins w:author="Ron van der Aa" w:date="2025-09-01T13:33:00Z" w16du:dateUtc="2025-09-01T11:33:00Z" w:id="20">
        <w:r w:rsidR="00F81088">
          <w:t xml:space="preserve">bij een audit uit een voorgaand jaar </w:t>
        </w:r>
      </w:ins>
      <w:ins w:author="Ron van der Aa" w:date="2025-09-01T13:53:00Z" w16du:dateUtc="2025-09-01T11:53:00Z" w:id="21">
        <w:r w:rsidR="00133C84">
          <w:t xml:space="preserve">een subthema </w:t>
        </w:r>
        <w:r w:rsidR="00D167C5">
          <w:t xml:space="preserve">op ‘oranje’ is beoordeeld, </w:t>
        </w:r>
      </w:ins>
      <w:ins w:author="Ron van der Aa" w:date="2025-09-01T13:54:00Z" w16du:dateUtc="2025-09-01T11:54:00Z" w:id="22">
        <w:r w:rsidR="00D167C5">
          <w:t xml:space="preserve">dan moet </w:t>
        </w:r>
      </w:ins>
      <w:ins w:author="Ron van der Aa" w:date="2025-09-01T13:31:00Z" w16du:dateUtc="2025-09-01T11:31:00Z" w:id="23">
        <w:r w:rsidRPr="008302E4">
          <w:t>1 van de resultaatafspraken/gedragsveranderingen terugslaa</w:t>
        </w:r>
      </w:ins>
      <w:ins w:author="Ron van der Aa" w:date="2025-09-01T13:54:00Z" w16du:dateUtc="2025-09-01T11:54:00Z" w:id="24">
        <w:r w:rsidR="00D167C5">
          <w:t>n</w:t>
        </w:r>
      </w:ins>
      <w:ins w:author="Ron van der Aa" w:date="2025-09-01T13:31:00Z" w16du:dateUtc="2025-09-01T11:31:00Z" w:id="25">
        <w:r w:rsidRPr="008302E4">
          <w:t xml:space="preserve"> op het oranje beoordeelde subthema. </w:t>
        </w:r>
      </w:ins>
    </w:p>
    <w:p w:rsidR="00935FE3" w:rsidP="000C371A" w:rsidRDefault="00935FE3" w14:paraId="44EBA7B8" w14:textId="77777777">
      <w:pPr>
        <w:spacing w:after="0"/>
      </w:pPr>
    </w:p>
    <w:p w:rsidR="00935FE3" w:rsidP="000C371A" w:rsidRDefault="00935FE3" w14:paraId="29A26113" w14:textId="77777777">
      <w:pPr>
        <w:spacing w:after="0"/>
      </w:pPr>
    </w:p>
    <w:p w:rsidR="00935FE3" w:rsidP="000C371A" w:rsidRDefault="00935FE3" w14:paraId="339DF221" w14:textId="77777777">
      <w:pPr>
        <w:spacing w:after="0"/>
      </w:pPr>
    </w:p>
    <w:p w:rsidR="00935FE3" w:rsidP="000C371A" w:rsidRDefault="00935FE3" w14:paraId="4538DA46" w14:textId="77777777">
      <w:pPr>
        <w:spacing w:after="0"/>
      </w:pPr>
    </w:p>
    <w:p w:rsidR="00935FE3" w:rsidP="000C371A" w:rsidRDefault="00935FE3" w14:paraId="62DA24AF" w14:textId="77777777">
      <w:pPr>
        <w:spacing w:after="0"/>
      </w:pPr>
    </w:p>
    <w:p w:rsidR="00935FE3" w:rsidP="000C371A" w:rsidRDefault="00935FE3" w14:paraId="4DACC024" w14:textId="77777777">
      <w:pPr>
        <w:spacing w:after="0"/>
      </w:pPr>
    </w:p>
    <w:sectPr w:rsidR="00935FE3">
      <w:headerReference w:type="default" r:id="rId14"/>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RA" w:author="Ron van der Aa" w:date="2025-09-01T14:09:00Z" w:id="0">
    <w:p w:rsidR="0043312F" w:rsidP="0043312F" w:rsidRDefault="0043312F" w14:paraId="26391553" w14:textId="77777777">
      <w:pPr>
        <w:pStyle w:val="Tekstopmerking"/>
      </w:pPr>
      <w:r>
        <w:rPr>
          <w:rStyle w:val="Verwijzingopmerking"/>
        </w:rPr>
        <w:annotationRef/>
      </w:r>
      <w:r>
        <w:rPr>
          <w:color w:val="FF0000"/>
        </w:rPr>
        <w:t>of een minimaal aantal gedragingen (twee tot drie) verdeeld over meerdere sub thema’s??</w:t>
      </w:r>
    </w:p>
  </w:comment>
  <w:comment w:initials="RA" w:author="Ron van der Aa" w:date="2025-09-01T13:28:00Z" w:id="9">
    <w:p w:rsidR="0041738F" w:rsidP="0041738F" w:rsidRDefault="0041738F" w14:paraId="0608E1C1" w14:textId="63980419">
      <w:pPr>
        <w:pStyle w:val="Tekstopmerking"/>
      </w:pPr>
      <w:r>
        <w:rPr>
          <w:rStyle w:val="Verwijzingopmerking"/>
        </w:rPr>
        <w:annotationRef/>
      </w:r>
      <w:r>
        <w:t>Dit geldt toch ook voor een SCL Light bij grote organisaties?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391553" w15:done="0"/>
  <w15:commentEx w15:paraId="0608E1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F0963D" w16cex:dateUtc="2025-09-01T12:09:00Z"/>
  <w16cex:commentExtensible w16cex:durableId="14B91DE9" w16cex:dateUtc="2025-09-01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391553" w16cid:durableId="16F0963D"/>
  <w16cid:commentId w16cid:paraId="0608E1C1" w16cid:durableId="14B91D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47324" w:rsidP="00631320" w:rsidRDefault="00247324" w14:paraId="6672DBFA" w14:textId="77777777">
      <w:pPr>
        <w:spacing w:after="0" w:line="240" w:lineRule="auto"/>
      </w:pPr>
      <w:r>
        <w:separator/>
      </w:r>
    </w:p>
  </w:endnote>
  <w:endnote w:type="continuationSeparator" w:id="0">
    <w:p w:rsidR="00247324" w:rsidP="00631320" w:rsidRDefault="00247324" w14:paraId="1851E3BB" w14:textId="77777777">
      <w:pPr>
        <w:spacing w:after="0" w:line="240" w:lineRule="auto"/>
      </w:pPr>
      <w:r>
        <w:continuationSeparator/>
      </w:r>
    </w:p>
  </w:endnote>
  <w:endnote w:type="continuationNotice" w:id="1">
    <w:p w:rsidR="00247324" w:rsidRDefault="00247324" w14:paraId="6D1DAAE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47324" w:rsidP="00631320" w:rsidRDefault="00247324" w14:paraId="6BDA5C5F" w14:textId="77777777">
      <w:pPr>
        <w:spacing w:after="0" w:line="240" w:lineRule="auto"/>
      </w:pPr>
      <w:r>
        <w:separator/>
      </w:r>
    </w:p>
  </w:footnote>
  <w:footnote w:type="continuationSeparator" w:id="0">
    <w:p w:rsidR="00247324" w:rsidP="00631320" w:rsidRDefault="00247324" w14:paraId="074D867D" w14:textId="77777777">
      <w:pPr>
        <w:spacing w:after="0" w:line="240" w:lineRule="auto"/>
      </w:pPr>
      <w:r>
        <w:continuationSeparator/>
      </w:r>
    </w:p>
  </w:footnote>
  <w:footnote w:type="continuationNotice" w:id="1">
    <w:p w:rsidR="00247324" w:rsidRDefault="00247324" w14:paraId="13F048A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31320" w:rsidP="00631320" w:rsidRDefault="00631320" w14:paraId="4B138647" w14:textId="5C8ADA84">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D6F"/>
    <w:multiLevelType w:val="hybridMultilevel"/>
    <w:tmpl w:val="F7CC0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hint="default" w:ascii="Aptos" w:hAnsi="Aptos" w:eastAsiaTheme="minorHAnsi" w:cstheme="minorBidi"/>
      </w:rPr>
    </w:lvl>
    <w:lvl w:ilvl="1" w:tplc="04130003" w:tentative="1">
      <w:start w:val="1"/>
      <w:numFmt w:val="bullet"/>
      <w:lvlText w:val="o"/>
      <w:lvlJc w:val="left"/>
      <w:pPr>
        <w:ind w:left="1506" w:hanging="360"/>
      </w:pPr>
      <w:rPr>
        <w:rFonts w:hint="default" w:ascii="Courier New" w:hAnsi="Courier New" w:cs="Courier New"/>
      </w:rPr>
    </w:lvl>
    <w:lvl w:ilvl="2" w:tplc="04130005" w:tentative="1">
      <w:start w:val="1"/>
      <w:numFmt w:val="bullet"/>
      <w:lvlText w:val=""/>
      <w:lvlJc w:val="left"/>
      <w:pPr>
        <w:ind w:left="2226" w:hanging="360"/>
      </w:pPr>
      <w:rPr>
        <w:rFonts w:hint="default" w:ascii="Wingdings" w:hAnsi="Wingdings"/>
      </w:rPr>
    </w:lvl>
    <w:lvl w:ilvl="3" w:tplc="04130001" w:tentative="1">
      <w:start w:val="1"/>
      <w:numFmt w:val="bullet"/>
      <w:lvlText w:val=""/>
      <w:lvlJc w:val="left"/>
      <w:pPr>
        <w:ind w:left="2946" w:hanging="360"/>
      </w:pPr>
      <w:rPr>
        <w:rFonts w:hint="default" w:ascii="Symbol" w:hAnsi="Symbol"/>
      </w:rPr>
    </w:lvl>
    <w:lvl w:ilvl="4" w:tplc="04130003" w:tentative="1">
      <w:start w:val="1"/>
      <w:numFmt w:val="bullet"/>
      <w:lvlText w:val="o"/>
      <w:lvlJc w:val="left"/>
      <w:pPr>
        <w:ind w:left="3666" w:hanging="360"/>
      </w:pPr>
      <w:rPr>
        <w:rFonts w:hint="default" w:ascii="Courier New" w:hAnsi="Courier New" w:cs="Courier New"/>
      </w:rPr>
    </w:lvl>
    <w:lvl w:ilvl="5" w:tplc="04130005" w:tentative="1">
      <w:start w:val="1"/>
      <w:numFmt w:val="bullet"/>
      <w:lvlText w:val=""/>
      <w:lvlJc w:val="left"/>
      <w:pPr>
        <w:ind w:left="4386" w:hanging="360"/>
      </w:pPr>
      <w:rPr>
        <w:rFonts w:hint="default" w:ascii="Wingdings" w:hAnsi="Wingdings"/>
      </w:rPr>
    </w:lvl>
    <w:lvl w:ilvl="6" w:tplc="04130001" w:tentative="1">
      <w:start w:val="1"/>
      <w:numFmt w:val="bullet"/>
      <w:lvlText w:val=""/>
      <w:lvlJc w:val="left"/>
      <w:pPr>
        <w:ind w:left="5106" w:hanging="360"/>
      </w:pPr>
      <w:rPr>
        <w:rFonts w:hint="default" w:ascii="Symbol" w:hAnsi="Symbol"/>
      </w:rPr>
    </w:lvl>
    <w:lvl w:ilvl="7" w:tplc="04130003" w:tentative="1">
      <w:start w:val="1"/>
      <w:numFmt w:val="bullet"/>
      <w:lvlText w:val="o"/>
      <w:lvlJc w:val="left"/>
      <w:pPr>
        <w:ind w:left="5826" w:hanging="360"/>
      </w:pPr>
      <w:rPr>
        <w:rFonts w:hint="default" w:ascii="Courier New" w:hAnsi="Courier New" w:cs="Courier New"/>
      </w:rPr>
    </w:lvl>
    <w:lvl w:ilvl="8" w:tplc="04130005" w:tentative="1">
      <w:start w:val="1"/>
      <w:numFmt w:val="bullet"/>
      <w:lvlText w:val=""/>
      <w:lvlJc w:val="left"/>
      <w:pPr>
        <w:ind w:left="6546" w:hanging="360"/>
      </w:pPr>
      <w:rPr>
        <w:rFonts w:hint="default" w:ascii="Wingdings" w:hAnsi="Wingdings"/>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99222E"/>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2DB40AA5"/>
    <w:multiLevelType w:val="hybridMultilevel"/>
    <w:tmpl w:val="35FC83B0"/>
    <w:lvl w:ilvl="0" w:tplc="04130001">
      <w:start w:val="1"/>
      <w:numFmt w:val="bullet"/>
      <w:lvlText w:val=""/>
      <w:lvlJc w:val="left"/>
      <w:pPr>
        <w:ind w:left="360" w:hanging="360"/>
      </w:pPr>
      <w:rPr>
        <w:rFonts w:hint="default" w:ascii="Symbol" w:hAnsi="Symbol"/>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7" w15:restartNumberingAfterBreak="0">
    <w:nsid w:val="44EB1D33"/>
    <w:multiLevelType w:val="hybridMultilevel"/>
    <w:tmpl w:val="D326ECD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503D756E"/>
    <w:multiLevelType w:val="hybridMultilevel"/>
    <w:tmpl w:val="B900B938"/>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9" w15:restartNumberingAfterBreak="0">
    <w:nsid w:val="54CB2AFC"/>
    <w:multiLevelType w:val="hybridMultilevel"/>
    <w:tmpl w:val="7920326E"/>
    <w:lvl w:ilvl="0" w:tplc="04130001">
      <w:start w:val="1"/>
      <w:numFmt w:val="bullet"/>
      <w:lvlText w:val=""/>
      <w:lvlJc w:val="left"/>
      <w:pPr>
        <w:ind w:left="360" w:hanging="360"/>
      </w:pPr>
      <w:rPr>
        <w:rFonts w:hint="default" w:ascii="Symbol" w:hAnsi="Symbol"/>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0"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AEC03FF"/>
    <w:multiLevelType w:val="hybridMultilevel"/>
    <w:tmpl w:val="5B1233A0"/>
    <w:lvl w:ilvl="0" w:tplc="1D023486">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num w:numId="1" w16cid:durableId="782189500">
    <w:abstractNumId w:val="7"/>
  </w:num>
  <w:num w:numId="2" w16cid:durableId="104277141">
    <w:abstractNumId w:val="5"/>
  </w:num>
  <w:num w:numId="3" w16cid:durableId="2037346317">
    <w:abstractNumId w:val="10"/>
  </w:num>
  <w:num w:numId="4" w16cid:durableId="1206602690">
    <w:abstractNumId w:val="2"/>
  </w:num>
  <w:num w:numId="5" w16cid:durableId="853419595">
    <w:abstractNumId w:val="1"/>
  </w:num>
  <w:num w:numId="6" w16cid:durableId="90786768">
    <w:abstractNumId w:val="4"/>
  </w:num>
  <w:num w:numId="7" w16cid:durableId="839737575">
    <w:abstractNumId w:val="8"/>
  </w:num>
  <w:num w:numId="8" w16cid:durableId="1790929813">
    <w:abstractNumId w:val="0"/>
  </w:num>
  <w:num w:numId="9" w16cid:durableId="2145347354">
    <w:abstractNumId w:val="11"/>
  </w:num>
  <w:num w:numId="10" w16cid:durableId="1896039743">
    <w:abstractNumId w:val="3"/>
  </w:num>
  <w:num w:numId="11" w16cid:durableId="83693449">
    <w:abstractNumId w:val="6"/>
  </w:num>
  <w:num w:numId="12" w16cid:durableId="7414161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n van der Aa">
    <w15:presenceInfo w15:providerId="AD" w15:userId="S::ron.vanderaa@nen.nl::3ad364bf-ecbe-47fd-94b9-56345bc5b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15655"/>
    <w:rsid w:val="00017B43"/>
    <w:rsid w:val="00020E1A"/>
    <w:rsid w:val="000320B2"/>
    <w:rsid w:val="00035827"/>
    <w:rsid w:val="00041A42"/>
    <w:rsid w:val="000503D2"/>
    <w:rsid w:val="000560FB"/>
    <w:rsid w:val="000B132E"/>
    <w:rsid w:val="000B2073"/>
    <w:rsid w:val="000B4B63"/>
    <w:rsid w:val="000C371A"/>
    <w:rsid w:val="000C6DDF"/>
    <w:rsid w:val="000D75BF"/>
    <w:rsid w:val="000F61F1"/>
    <w:rsid w:val="001156E0"/>
    <w:rsid w:val="00117938"/>
    <w:rsid w:val="00117EF6"/>
    <w:rsid w:val="00121CF4"/>
    <w:rsid w:val="00124E94"/>
    <w:rsid w:val="00133C84"/>
    <w:rsid w:val="001358B8"/>
    <w:rsid w:val="001365BE"/>
    <w:rsid w:val="001375DA"/>
    <w:rsid w:val="0014307E"/>
    <w:rsid w:val="00147C9B"/>
    <w:rsid w:val="0016140C"/>
    <w:rsid w:val="00174C9C"/>
    <w:rsid w:val="00175B5D"/>
    <w:rsid w:val="00183A08"/>
    <w:rsid w:val="0019376A"/>
    <w:rsid w:val="00194D09"/>
    <w:rsid w:val="001A39B8"/>
    <w:rsid w:val="001B0B8C"/>
    <w:rsid w:val="001B3836"/>
    <w:rsid w:val="001C5557"/>
    <w:rsid w:val="001C7FD3"/>
    <w:rsid w:val="001D6B7B"/>
    <w:rsid w:val="002007E8"/>
    <w:rsid w:val="00210D80"/>
    <w:rsid w:val="00213F52"/>
    <w:rsid w:val="00230B10"/>
    <w:rsid w:val="002333F9"/>
    <w:rsid w:val="00242995"/>
    <w:rsid w:val="002469AD"/>
    <w:rsid w:val="00247324"/>
    <w:rsid w:val="0026568A"/>
    <w:rsid w:val="002715C6"/>
    <w:rsid w:val="002747F2"/>
    <w:rsid w:val="00281DB5"/>
    <w:rsid w:val="002A5033"/>
    <w:rsid w:val="002B1DF1"/>
    <w:rsid w:val="002B2523"/>
    <w:rsid w:val="002B50D3"/>
    <w:rsid w:val="002D1AA3"/>
    <w:rsid w:val="002D2FFF"/>
    <w:rsid w:val="002D4399"/>
    <w:rsid w:val="002D591F"/>
    <w:rsid w:val="002D67A9"/>
    <w:rsid w:val="002E65CF"/>
    <w:rsid w:val="002F79B3"/>
    <w:rsid w:val="0030016C"/>
    <w:rsid w:val="00301D93"/>
    <w:rsid w:val="003130DA"/>
    <w:rsid w:val="00314EC2"/>
    <w:rsid w:val="00315998"/>
    <w:rsid w:val="00316648"/>
    <w:rsid w:val="00320E94"/>
    <w:rsid w:val="00350762"/>
    <w:rsid w:val="00355461"/>
    <w:rsid w:val="00357338"/>
    <w:rsid w:val="00360B17"/>
    <w:rsid w:val="00361AF8"/>
    <w:rsid w:val="003871A7"/>
    <w:rsid w:val="00395069"/>
    <w:rsid w:val="003A19BF"/>
    <w:rsid w:val="003A20F3"/>
    <w:rsid w:val="003A2ECC"/>
    <w:rsid w:val="003C43F6"/>
    <w:rsid w:val="003D3E08"/>
    <w:rsid w:val="003E3246"/>
    <w:rsid w:val="003E79FC"/>
    <w:rsid w:val="003F7375"/>
    <w:rsid w:val="00401CA2"/>
    <w:rsid w:val="00407A28"/>
    <w:rsid w:val="0041738F"/>
    <w:rsid w:val="0043312F"/>
    <w:rsid w:val="004530B7"/>
    <w:rsid w:val="00466E3F"/>
    <w:rsid w:val="004902D0"/>
    <w:rsid w:val="00491C7F"/>
    <w:rsid w:val="004A19B6"/>
    <w:rsid w:val="004A3564"/>
    <w:rsid w:val="004A6B38"/>
    <w:rsid w:val="004B2893"/>
    <w:rsid w:val="004B52F4"/>
    <w:rsid w:val="004F0485"/>
    <w:rsid w:val="004F5191"/>
    <w:rsid w:val="004F5D5E"/>
    <w:rsid w:val="004F6AF1"/>
    <w:rsid w:val="00502AA1"/>
    <w:rsid w:val="005052E9"/>
    <w:rsid w:val="00507F4D"/>
    <w:rsid w:val="00513BAB"/>
    <w:rsid w:val="0052054E"/>
    <w:rsid w:val="00523006"/>
    <w:rsid w:val="00523D9B"/>
    <w:rsid w:val="00525EF5"/>
    <w:rsid w:val="005337D6"/>
    <w:rsid w:val="00536187"/>
    <w:rsid w:val="00563101"/>
    <w:rsid w:val="00566857"/>
    <w:rsid w:val="00567508"/>
    <w:rsid w:val="005738C7"/>
    <w:rsid w:val="00575CDD"/>
    <w:rsid w:val="00576960"/>
    <w:rsid w:val="00577C9B"/>
    <w:rsid w:val="00594A2C"/>
    <w:rsid w:val="005A74F9"/>
    <w:rsid w:val="005B0F5D"/>
    <w:rsid w:val="005B3684"/>
    <w:rsid w:val="005B4D69"/>
    <w:rsid w:val="005C2562"/>
    <w:rsid w:val="005C490B"/>
    <w:rsid w:val="005D428D"/>
    <w:rsid w:val="005D7C7D"/>
    <w:rsid w:val="005E0D9A"/>
    <w:rsid w:val="005E410B"/>
    <w:rsid w:val="005E5DDE"/>
    <w:rsid w:val="005E7289"/>
    <w:rsid w:val="005F2BAF"/>
    <w:rsid w:val="005F63BA"/>
    <w:rsid w:val="005F7362"/>
    <w:rsid w:val="00611D15"/>
    <w:rsid w:val="00612FB8"/>
    <w:rsid w:val="00623F54"/>
    <w:rsid w:val="00624AA8"/>
    <w:rsid w:val="00631320"/>
    <w:rsid w:val="006335F1"/>
    <w:rsid w:val="006375EB"/>
    <w:rsid w:val="00640614"/>
    <w:rsid w:val="0065785F"/>
    <w:rsid w:val="006635C5"/>
    <w:rsid w:val="00690C43"/>
    <w:rsid w:val="00694CF7"/>
    <w:rsid w:val="0069574A"/>
    <w:rsid w:val="006B156E"/>
    <w:rsid w:val="006D40BA"/>
    <w:rsid w:val="006D63AF"/>
    <w:rsid w:val="006E0C6E"/>
    <w:rsid w:val="006E77A4"/>
    <w:rsid w:val="006F5D74"/>
    <w:rsid w:val="00701132"/>
    <w:rsid w:val="00716F56"/>
    <w:rsid w:val="00726712"/>
    <w:rsid w:val="00727A19"/>
    <w:rsid w:val="0074606D"/>
    <w:rsid w:val="007470EE"/>
    <w:rsid w:val="00747DC3"/>
    <w:rsid w:val="00757A7C"/>
    <w:rsid w:val="007643FD"/>
    <w:rsid w:val="00792F75"/>
    <w:rsid w:val="007A6C06"/>
    <w:rsid w:val="007A757A"/>
    <w:rsid w:val="007B00BA"/>
    <w:rsid w:val="007B60E8"/>
    <w:rsid w:val="007B68C4"/>
    <w:rsid w:val="007C3DD9"/>
    <w:rsid w:val="007C40E0"/>
    <w:rsid w:val="007C4C10"/>
    <w:rsid w:val="007C5039"/>
    <w:rsid w:val="007D7D7E"/>
    <w:rsid w:val="007F30E9"/>
    <w:rsid w:val="007F5F1E"/>
    <w:rsid w:val="007F72F7"/>
    <w:rsid w:val="00806B3C"/>
    <w:rsid w:val="00814144"/>
    <w:rsid w:val="00817417"/>
    <w:rsid w:val="008270E2"/>
    <w:rsid w:val="00827ACC"/>
    <w:rsid w:val="008302E4"/>
    <w:rsid w:val="00847DA2"/>
    <w:rsid w:val="00850F10"/>
    <w:rsid w:val="00854D48"/>
    <w:rsid w:val="00854EC6"/>
    <w:rsid w:val="00855E99"/>
    <w:rsid w:val="00861D95"/>
    <w:rsid w:val="008775A6"/>
    <w:rsid w:val="00883105"/>
    <w:rsid w:val="00883A86"/>
    <w:rsid w:val="00896D09"/>
    <w:rsid w:val="008A0D6B"/>
    <w:rsid w:val="008A3CB9"/>
    <w:rsid w:val="008A4DB0"/>
    <w:rsid w:val="008C55A4"/>
    <w:rsid w:val="008C7DCB"/>
    <w:rsid w:val="008D4942"/>
    <w:rsid w:val="008E075A"/>
    <w:rsid w:val="008F3C7B"/>
    <w:rsid w:val="008F5F27"/>
    <w:rsid w:val="008F7D6D"/>
    <w:rsid w:val="00924647"/>
    <w:rsid w:val="00935FE3"/>
    <w:rsid w:val="009369DE"/>
    <w:rsid w:val="00937B44"/>
    <w:rsid w:val="009408AE"/>
    <w:rsid w:val="009558F7"/>
    <w:rsid w:val="00955BB2"/>
    <w:rsid w:val="009649DB"/>
    <w:rsid w:val="009730F3"/>
    <w:rsid w:val="00973B6F"/>
    <w:rsid w:val="009760EB"/>
    <w:rsid w:val="009B5123"/>
    <w:rsid w:val="009E2D5A"/>
    <w:rsid w:val="009E36C5"/>
    <w:rsid w:val="009E7713"/>
    <w:rsid w:val="009F5B66"/>
    <w:rsid w:val="00A14F65"/>
    <w:rsid w:val="00A21359"/>
    <w:rsid w:val="00A238E8"/>
    <w:rsid w:val="00A24C09"/>
    <w:rsid w:val="00A3064F"/>
    <w:rsid w:val="00A41D3A"/>
    <w:rsid w:val="00A45BF6"/>
    <w:rsid w:val="00A56AAB"/>
    <w:rsid w:val="00A6750F"/>
    <w:rsid w:val="00A70EB4"/>
    <w:rsid w:val="00A751FB"/>
    <w:rsid w:val="00A931C9"/>
    <w:rsid w:val="00A937A2"/>
    <w:rsid w:val="00A94185"/>
    <w:rsid w:val="00A94931"/>
    <w:rsid w:val="00AB4524"/>
    <w:rsid w:val="00AE46EE"/>
    <w:rsid w:val="00AE64B5"/>
    <w:rsid w:val="00AF0E7D"/>
    <w:rsid w:val="00AF47E1"/>
    <w:rsid w:val="00B02669"/>
    <w:rsid w:val="00B12340"/>
    <w:rsid w:val="00B15B88"/>
    <w:rsid w:val="00B177DF"/>
    <w:rsid w:val="00B412A4"/>
    <w:rsid w:val="00B60FF6"/>
    <w:rsid w:val="00B66BF0"/>
    <w:rsid w:val="00B724F0"/>
    <w:rsid w:val="00B811AE"/>
    <w:rsid w:val="00B860CA"/>
    <w:rsid w:val="00B96C8B"/>
    <w:rsid w:val="00BA22EE"/>
    <w:rsid w:val="00BC3C54"/>
    <w:rsid w:val="00BC47B4"/>
    <w:rsid w:val="00BD2C1F"/>
    <w:rsid w:val="00BE4D4A"/>
    <w:rsid w:val="00C573CF"/>
    <w:rsid w:val="00C643FC"/>
    <w:rsid w:val="00C66B1C"/>
    <w:rsid w:val="00C756B9"/>
    <w:rsid w:val="00CB653F"/>
    <w:rsid w:val="00CB716A"/>
    <w:rsid w:val="00CD512C"/>
    <w:rsid w:val="00CD5727"/>
    <w:rsid w:val="00CD6958"/>
    <w:rsid w:val="00CD73B1"/>
    <w:rsid w:val="00CE101F"/>
    <w:rsid w:val="00CE6FB0"/>
    <w:rsid w:val="00CF112E"/>
    <w:rsid w:val="00CF11CB"/>
    <w:rsid w:val="00D1021A"/>
    <w:rsid w:val="00D1348F"/>
    <w:rsid w:val="00D15A26"/>
    <w:rsid w:val="00D167C5"/>
    <w:rsid w:val="00D20D8C"/>
    <w:rsid w:val="00D23EE1"/>
    <w:rsid w:val="00D244C4"/>
    <w:rsid w:val="00D31000"/>
    <w:rsid w:val="00D43757"/>
    <w:rsid w:val="00D55DF6"/>
    <w:rsid w:val="00D6741D"/>
    <w:rsid w:val="00D67EFA"/>
    <w:rsid w:val="00D74386"/>
    <w:rsid w:val="00D7502A"/>
    <w:rsid w:val="00D8444C"/>
    <w:rsid w:val="00D85C23"/>
    <w:rsid w:val="00D913B1"/>
    <w:rsid w:val="00D92ABB"/>
    <w:rsid w:val="00D93B9E"/>
    <w:rsid w:val="00D94C5D"/>
    <w:rsid w:val="00D955E3"/>
    <w:rsid w:val="00DA1B34"/>
    <w:rsid w:val="00DA7A8D"/>
    <w:rsid w:val="00DB0EBB"/>
    <w:rsid w:val="00DC1711"/>
    <w:rsid w:val="00DC66BA"/>
    <w:rsid w:val="00DD71B3"/>
    <w:rsid w:val="00DE3DC6"/>
    <w:rsid w:val="00DF6BCD"/>
    <w:rsid w:val="00E03D35"/>
    <w:rsid w:val="00E06117"/>
    <w:rsid w:val="00E30FFD"/>
    <w:rsid w:val="00E324A0"/>
    <w:rsid w:val="00E47297"/>
    <w:rsid w:val="00E47959"/>
    <w:rsid w:val="00E52746"/>
    <w:rsid w:val="00E6367A"/>
    <w:rsid w:val="00E6511C"/>
    <w:rsid w:val="00E717BC"/>
    <w:rsid w:val="00E72303"/>
    <w:rsid w:val="00E85813"/>
    <w:rsid w:val="00E87EF0"/>
    <w:rsid w:val="00E91BE6"/>
    <w:rsid w:val="00E96FDB"/>
    <w:rsid w:val="00EB0B3D"/>
    <w:rsid w:val="00EB7682"/>
    <w:rsid w:val="00EC068D"/>
    <w:rsid w:val="00EC171A"/>
    <w:rsid w:val="00EE7625"/>
    <w:rsid w:val="00EF2683"/>
    <w:rsid w:val="00EF5434"/>
    <w:rsid w:val="00F011A0"/>
    <w:rsid w:val="00F1108A"/>
    <w:rsid w:val="00F12868"/>
    <w:rsid w:val="00F4485D"/>
    <w:rsid w:val="00F45EBB"/>
    <w:rsid w:val="00F463B8"/>
    <w:rsid w:val="00F46704"/>
    <w:rsid w:val="00F519B5"/>
    <w:rsid w:val="00F57152"/>
    <w:rsid w:val="00F66F9B"/>
    <w:rsid w:val="00F72507"/>
    <w:rsid w:val="00F767DD"/>
    <w:rsid w:val="00F81088"/>
    <w:rsid w:val="00F823EB"/>
    <w:rsid w:val="00F870D3"/>
    <w:rsid w:val="00F91996"/>
    <w:rsid w:val="00F91A9D"/>
    <w:rsid w:val="00F994C6"/>
    <w:rsid w:val="00FA196F"/>
    <w:rsid w:val="00FA3EC0"/>
    <w:rsid w:val="00FA7A56"/>
    <w:rsid w:val="00FB50CD"/>
    <w:rsid w:val="00FB6BB8"/>
    <w:rsid w:val="00FD0073"/>
    <w:rsid w:val="00FE7569"/>
    <w:rsid w:val="06461220"/>
    <w:rsid w:val="07092631"/>
    <w:rsid w:val="0DF890F9"/>
    <w:rsid w:val="146A44B1"/>
    <w:rsid w:val="17CA18D6"/>
    <w:rsid w:val="1AF4CFFF"/>
    <w:rsid w:val="1EF8EFD4"/>
    <w:rsid w:val="203F0A97"/>
    <w:rsid w:val="20AE2C54"/>
    <w:rsid w:val="224892F6"/>
    <w:rsid w:val="2290AE7E"/>
    <w:rsid w:val="26B91D8D"/>
    <w:rsid w:val="2810D85B"/>
    <w:rsid w:val="2D5E22FA"/>
    <w:rsid w:val="3A1B1123"/>
    <w:rsid w:val="3BD17AB1"/>
    <w:rsid w:val="3C633BC3"/>
    <w:rsid w:val="42B3128E"/>
    <w:rsid w:val="4488A428"/>
    <w:rsid w:val="463D61A1"/>
    <w:rsid w:val="4B6795A4"/>
    <w:rsid w:val="4E481323"/>
    <w:rsid w:val="528E7BF3"/>
    <w:rsid w:val="58666227"/>
    <w:rsid w:val="5C00605D"/>
    <w:rsid w:val="5C884EF9"/>
    <w:rsid w:val="5DDB701D"/>
    <w:rsid w:val="69F2306E"/>
    <w:rsid w:val="6B9E6BF9"/>
    <w:rsid w:val="7446465C"/>
    <w:rsid w:val="772C89B3"/>
    <w:rsid w:val="7C685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4DB4316C-DC7C-4BB9-8D1E-62594DC6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7C4C10"/>
    <w:rPr>
      <w:rFonts w:asciiTheme="majorHAnsi" w:hAnsiTheme="majorHAnsi" w:eastAsiaTheme="majorEastAsia" w:cstheme="majorBidi"/>
      <w:color w:val="0F4761" w:themeColor="accent1" w:themeShade="BF"/>
      <w:sz w:val="40"/>
      <w:szCs w:val="40"/>
    </w:rPr>
  </w:style>
  <w:style w:type="character" w:styleId="Kop2Char" w:customStyle="1">
    <w:name w:val="Kop 2 Char"/>
    <w:basedOn w:val="Standaardalinea-lettertype"/>
    <w:link w:val="Kop2"/>
    <w:uiPriority w:val="9"/>
    <w:semiHidden/>
    <w:rsid w:val="007C4C10"/>
    <w:rPr>
      <w:rFonts w:asciiTheme="majorHAnsi" w:hAnsiTheme="majorHAnsi" w:eastAsiaTheme="majorEastAsia" w:cstheme="majorBidi"/>
      <w:color w:val="0F4761" w:themeColor="accent1" w:themeShade="BF"/>
      <w:sz w:val="32"/>
      <w:szCs w:val="32"/>
    </w:rPr>
  </w:style>
  <w:style w:type="character" w:styleId="Kop3Char" w:customStyle="1">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styleId="Kop4Char" w:customStyle="1">
    <w:name w:val="Kop 4 Char"/>
    <w:basedOn w:val="Standaardalinea-lettertype"/>
    <w:link w:val="Kop4"/>
    <w:uiPriority w:val="9"/>
    <w:semiHidden/>
    <w:rsid w:val="007C4C10"/>
    <w:rPr>
      <w:rFonts w:eastAsiaTheme="majorEastAsia" w:cstheme="majorBidi"/>
      <w:i/>
      <w:iCs/>
      <w:color w:val="0F4761" w:themeColor="accent1" w:themeShade="BF"/>
    </w:rPr>
  </w:style>
  <w:style w:type="character" w:styleId="Kop5Char" w:customStyle="1">
    <w:name w:val="Kop 5 Char"/>
    <w:basedOn w:val="Standaardalinea-lettertype"/>
    <w:link w:val="Kop5"/>
    <w:uiPriority w:val="9"/>
    <w:semiHidden/>
    <w:rsid w:val="007C4C10"/>
    <w:rPr>
      <w:rFonts w:eastAsiaTheme="majorEastAsia" w:cstheme="majorBidi"/>
      <w:color w:val="0F4761" w:themeColor="accent1" w:themeShade="BF"/>
    </w:rPr>
  </w:style>
  <w:style w:type="character" w:styleId="Kop6Char" w:customStyle="1">
    <w:name w:val="Kop 6 Char"/>
    <w:basedOn w:val="Standaardalinea-lettertype"/>
    <w:link w:val="Kop6"/>
    <w:uiPriority w:val="9"/>
    <w:semiHidden/>
    <w:rsid w:val="007C4C10"/>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7C4C10"/>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7C4C10"/>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7C4C10"/>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DuidelijkcitaatChar" w:customStyle="1">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styleId="LijstalineaChar" w:customStyle="1">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styleId="TekstopmerkingChar" w:customStyle="1">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styleId="OnderwerpvanopmerkingChar" w:customStyle="1">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Ron van der Aa</dc:creator>
  <keywords/>
  <dc:description/>
  <lastModifiedBy>Silvia van Etten</lastModifiedBy>
  <revision>123</revision>
  <dcterms:created xsi:type="dcterms:W3CDTF">2025-07-09T18:41:00.0000000Z</dcterms:created>
  <dcterms:modified xsi:type="dcterms:W3CDTF">2025-09-03T11:54:30.7116894Z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